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7FDB7" w14:textId="04A76E66" w:rsidR="007F16CD" w:rsidRPr="00D9645C" w:rsidRDefault="007F16CD" w:rsidP="00D9645C">
      <w:pPr>
        <w:spacing w:after="12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9645C">
        <w:rPr>
          <w:rFonts w:ascii="Times New Roman" w:hAnsi="Times New Roman" w:cs="Times New Roman"/>
          <w:b/>
          <w:sz w:val="21"/>
          <w:szCs w:val="21"/>
        </w:rPr>
        <w:t>NYILATKOZAT</w:t>
      </w:r>
    </w:p>
    <w:p w14:paraId="7E7D0654" w14:textId="412FA466" w:rsidR="007F16CD" w:rsidRPr="00D9645C" w:rsidRDefault="006C379B" w:rsidP="00D9645C">
      <w:pPr>
        <w:spacing w:after="120"/>
        <w:jc w:val="center"/>
        <w:rPr>
          <w:rFonts w:ascii="Times New Roman" w:hAnsi="Times New Roman" w:cs="Times New Roman"/>
          <w:b/>
          <w:sz w:val="21"/>
          <w:szCs w:val="21"/>
        </w:rPr>
      </w:pPr>
      <w:proofErr w:type="gramStart"/>
      <w:r w:rsidRPr="00D9645C">
        <w:rPr>
          <w:rFonts w:ascii="Times New Roman" w:hAnsi="Times New Roman" w:cs="Times New Roman"/>
          <w:b/>
          <w:sz w:val="21"/>
          <w:szCs w:val="21"/>
        </w:rPr>
        <w:t>é</w:t>
      </w:r>
      <w:r w:rsidR="007F16CD" w:rsidRPr="00D9645C">
        <w:rPr>
          <w:rFonts w:ascii="Times New Roman" w:hAnsi="Times New Roman" w:cs="Times New Roman"/>
          <w:b/>
          <w:sz w:val="21"/>
          <w:szCs w:val="21"/>
        </w:rPr>
        <w:t>letvitel</w:t>
      </w:r>
      <w:r w:rsidRPr="00D9645C">
        <w:rPr>
          <w:rFonts w:ascii="Times New Roman" w:hAnsi="Times New Roman" w:cs="Times New Roman"/>
          <w:b/>
          <w:sz w:val="21"/>
          <w:szCs w:val="21"/>
        </w:rPr>
        <w:t>szerű</w:t>
      </w:r>
      <w:proofErr w:type="gramEnd"/>
      <w:r w:rsidRPr="00D9645C">
        <w:rPr>
          <w:rFonts w:ascii="Times New Roman" w:hAnsi="Times New Roman" w:cs="Times New Roman"/>
          <w:b/>
          <w:sz w:val="21"/>
          <w:szCs w:val="21"/>
        </w:rPr>
        <w:t xml:space="preserve"> ott </w:t>
      </w:r>
      <w:r w:rsidR="007F16CD" w:rsidRPr="00D9645C">
        <w:rPr>
          <w:rFonts w:ascii="Times New Roman" w:hAnsi="Times New Roman" w:cs="Times New Roman"/>
          <w:b/>
          <w:sz w:val="21"/>
          <w:szCs w:val="21"/>
        </w:rPr>
        <w:t>lak</w:t>
      </w:r>
      <w:r w:rsidRPr="00D9645C">
        <w:rPr>
          <w:rFonts w:ascii="Times New Roman" w:hAnsi="Times New Roman" w:cs="Times New Roman"/>
          <w:b/>
          <w:sz w:val="21"/>
          <w:szCs w:val="21"/>
        </w:rPr>
        <w:t>ásról</w:t>
      </w:r>
      <w:r w:rsidRPr="00D9645C">
        <w:rPr>
          <w:rStyle w:val="Lbjegyzet-hivatkozs"/>
          <w:rFonts w:ascii="Times New Roman" w:hAnsi="Times New Roman" w:cs="Times New Roman"/>
          <w:b/>
          <w:sz w:val="21"/>
          <w:szCs w:val="21"/>
        </w:rPr>
        <w:footnoteReference w:id="1"/>
      </w:r>
    </w:p>
    <w:p w14:paraId="54B79664" w14:textId="77777777" w:rsidR="007F16CD" w:rsidRPr="00D9645C" w:rsidRDefault="007F16CD" w:rsidP="00D9645C">
      <w:pPr>
        <w:spacing w:after="360"/>
        <w:jc w:val="center"/>
        <w:rPr>
          <w:rFonts w:ascii="Times New Roman" w:hAnsi="Times New Roman" w:cs="Times New Roman"/>
          <w:i/>
          <w:sz w:val="21"/>
          <w:szCs w:val="21"/>
        </w:rPr>
      </w:pPr>
      <w:r w:rsidRPr="00D9645C">
        <w:rPr>
          <w:rFonts w:ascii="Times New Roman" w:hAnsi="Times New Roman" w:cs="Times New Roman"/>
          <w:i/>
          <w:sz w:val="21"/>
          <w:szCs w:val="21"/>
        </w:rPr>
        <w:t>(A nyilatkozatot nyomtatott betűkkel kérjük kitölteni!)</w:t>
      </w:r>
    </w:p>
    <w:p w14:paraId="3890A77C" w14:textId="61D2684A" w:rsidR="00042C08" w:rsidRPr="00D9645C" w:rsidRDefault="007F16C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D9645C">
        <w:rPr>
          <w:rFonts w:ascii="Times New Roman" w:hAnsi="Times New Roman" w:cs="Times New Roman"/>
          <w:sz w:val="21"/>
          <w:szCs w:val="21"/>
        </w:rPr>
        <w:t>Alulírott ……………………………………………</w:t>
      </w:r>
      <w:r w:rsidR="00F172A2" w:rsidRPr="00D9645C">
        <w:rPr>
          <w:rFonts w:ascii="Times New Roman" w:hAnsi="Times New Roman" w:cs="Times New Roman"/>
          <w:sz w:val="21"/>
          <w:szCs w:val="21"/>
        </w:rPr>
        <w:t>……… (</w:t>
      </w:r>
      <w:r w:rsidR="00251E74" w:rsidRPr="00D9645C">
        <w:rPr>
          <w:rFonts w:ascii="Times New Roman" w:hAnsi="Times New Roman" w:cs="Times New Roman"/>
          <w:sz w:val="21"/>
          <w:szCs w:val="21"/>
        </w:rPr>
        <w:t xml:space="preserve">törvényes képviselő </w:t>
      </w:r>
      <w:r w:rsidR="00F172A2" w:rsidRPr="00D9645C">
        <w:rPr>
          <w:rFonts w:ascii="Times New Roman" w:hAnsi="Times New Roman" w:cs="Times New Roman"/>
          <w:sz w:val="21"/>
          <w:szCs w:val="21"/>
        </w:rPr>
        <w:t xml:space="preserve">neve) </w:t>
      </w:r>
      <w:r w:rsidRPr="00D9645C">
        <w:rPr>
          <w:rFonts w:ascii="Times New Roman" w:hAnsi="Times New Roman" w:cs="Times New Roman"/>
          <w:sz w:val="21"/>
          <w:szCs w:val="21"/>
        </w:rPr>
        <w:t>………...…………….…</w:t>
      </w:r>
      <w:r w:rsidR="00D70188" w:rsidRPr="00D9645C">
        <w:rPr>
          <w:rFonts w:ascii="Times New Roman" w:hAnsi="Times New Roman" w:cs="Times New Roman"/>
          <w:sz w:val="21"/>
          <w:szCs w:val="21"/>
        </w:rPr>
        <w:t>…….</w:t>
      </w:r>
      <w:r w:rsidRPr="00D9645C">
        <w:rPr>
          <w:rFonts w:ascii="Times New Roman" w:hAnsi="Times New Roman" w:cs="Times New Roman"/>
          <w:sz w:val="21"/>
          <w:szCs w:val="21"/>
        </w:rPr>
        <w:t>………………</w:t>
      </w:r>
      <w:r w:rsidR="00F172A2" w:rsidRPr="00D9645C">
        <w:rPr>
          <w:rFonts w:ascii="Times New Roman" w:hAnsi="Times New Roman" w:cs="Times New Roman"/>
          <w:sz w:val="21"/>
          <w:szCs w:val="21"/>
        </w:rPr>
        <w:t xml:space="preserve">…….. </w:t>
      </w:r>
      <w:r w:rsidR="00251E74" w:rsidRPr="00D9645C">
        <w:rPr>
          <w:rFonts w:ascii="Times New Roman" w:hAnsi="Times New Roman" w:cs="Times New Roman"/>
          <w:sz w:val="21"/>
          <w:szCs w:val="21"/>
        </w:rPr>
        <w:t xml:space="preserve">nevű </w:t>
      </w:r>
      <w:r w:rsidR="006C379B" w:rsidRPr="00D9645C">
        <w:rPr>
          <w:rFonts w:ascii="Times New Roman" w:hAnsi="Times New Roman" w:cs="Times New Roman"/>
          <w:sz w:val="21"/>
          <w:szCs w:val="21"/>
        </w:rPr>
        <w:t>gyermek</w:t>
      </w:r>
      <w:r w:rsidR="00251E74" w:rsidRPr="00D9645C">
        <w:rPr>
          <w:rFonts w:ascii="Times New Roman" w:hAnsi="Times New Roman" w:cs="Times New Roman"/>
          <w:sz w:val="21"/>
          <w:szCs w:val="21"/>
        </w:rPr>
        <w:t>em</w:t>
      </w:r>
      <w:r w:rsidR="006C379B" w:rsidRPr="00D9645C">
        <w:rPr>
          <w:rFonts w:ascii="Times New Roman" w:hAnsi="Times New Roman" w:cs="Times New Roman"/>
          <w:sz w:val="21"/>
          <w:szCs w:val="21"/>
        </w:rPr>
        <w:t xml:space="preserve"> </w:t>
      </w:r>
      <w:r w:rsidRPr="00D9645C">
        <w:rPr>
          <w:rFonts w:ascii="Times New Roman" w:hAnsi="Times New Roman" w:cs="Times New Roman"/>
          <w:sz w:val="21"/>
          <w:szCs w:val="21"/>
        </w:rPr>
        <w:t>(</w:t>
      </w:r>
      <w:r w:rsidR="005D6829" w:rsidRPr="00D9645C">
        <w:rPr>
          <w:rFonts w:ascii="Times New Roman" w:hAnsi="Times New Roman" w:cs="Times New Roman"/>
          <w:sz w:val="21"/>
          <w:szCs w:val="21"/>
        </w:rPr>
        <w:t xml:space="preserve">oktatási </w:t>
      </w:r>
      <w:r w:rsidRPr="00D9645C">
        <w:rPr>
          <w:rFonts w:ascii="Times New Roman" w:hAnsi="Times New Roman" w:cs="Times New Roman"/>
          <w:sz w:val="21"/>
          <w:szCs w:val="21"/>
        </w:rPr>
        <w:t>azonosítója:……</w:t>
      </w:r>
      <w:r w:rsidR="005D6829" w:rsidRPr="00D9645C">
        <w:rPr>
          <w:rFonts w:ascii="Times New Roman" w:hAnsi="Times New Roman" w:cs="Times New Roman"/>
          <w:sz w:val="21"/>
          <w:szCs w:val="21"/>
        </w:rPr>
        <w:t>..</w:t>
      </w:r>
      <w:r w:rsidRPr="00D9645C">
        <w:rPr>
          <w:rFonts w:ascii="Times New Roman" w:hAnsi="Times New Roman" w:cs="Times New Roman"/>
          <w:sz w:val="21"/>
          <w:szCs w:val="21"/>
        </w:rPr>
        <w:t>………</w:t>
      </w:r>
      <w:r w:rsidR="005D6829" w:rsidRPr="00D9645C">
        <w:rPr>
          <w:rFonts w:ascii="Times New Roman" w:hAnsi="Times New Roman" w:cs="Times New Roman"/>
          <w:sz w:val="21"/>
          <w:szCs w:val="21"/>
        </w:rPr>
        <w:t>...</w:t>
      </w:r>
      <w:r w:rsidRPr="00D9645C">
        <w:rPr>
          <w:rFonts w:ascii="Times New Roman" w:hAnsi="Times New Roman" w:cs="Times New Roman"/>
          <w:sz w:val="21"/>
          <w:szCs w:val="21"/>
        </w:rPr>
        <w:t>……</w:t>
      </w:r>
      <w:r w:rsidR="00F172A2" w:rsidRPr="00D9645C">
        <w:rPr>
          <w:rFonts w:ascii="Times New Roman" w:hAnsi="Times New Roman" w:cs="Times New Roman"/>
          <w:sz w:val="21"/>
          <w:szCs w:val="21"/>
        </w:rPr>
        <w:t>……….</w:t>
      </w:r>
      <w:r w:rsidRPr="00D9645C">
        <w:rPr>
          <w:rFonts w:ascii="Times New Roman" w:hAnsi="Times New Roman" w:cs="Times New Roman"/>
          <w:sz w:val="21"/>
          <w:szCs w:val="21"/>
        </w:rPr>
        <w:t>; születési helye, ideje:</w:t>
      </w:r>
      <w:r w:rsidR="006C379B" w:rsidRPr="00D9645C">
        <w:rPr>
          <w:rFonts w:ascii="Times New Roman" w:hAnsi="Times New Roman" w:cs="Times New Roman"/>
          <w:sz w:val="21"/>
          <w:szCs w:val="21"/>
        </w:rPr>
        <w:t xml:space="preserve"> ……..………...…………….</w:t>
      </w:r>
      <w:r w:rsidRPr="00D9645C">
        <w:rPr>
          <w:rFonts w:ascii="Times New Roman" w:hAnsi="Times New Roman" w:cs="Times New Roman"/>
          <w:sz w:val="21"/>
          <w:szCs w:val="21"/>
        </w:rPr>
        <w:t>,</w:t>
      </w:r>
      <w:r w:rsidR="006C379B" w:rsidRPr="00D9645C">
        <w:rPr>
          <w:rFonts w:ascii="Times New Roman" w:hAnsi="Times New Roman" w:cs="Times New Roman"/>
          <w:sz w:val="21"/>
          <w:szCs w:val="21"/>
        </w:rPr>
        <w:t xml:space="preserve"> ……..………...…………….</w:t>
      </w:r>
      <w:r w:rsidRPr="00D9645C">
        <w:rPr>
          <w:rFonts w:ascii="Times New Roman" w:hAnsi="Times New Roman" w:cs="Times New Roman"/>
          <w:sz w:val="21"/>
          <w:szCs w:val="21"/>
        </w:rPr>
        <w:t>; anyja</w:t>
      </w:r>
      <w:r w:rsidR="006C379B" w:rsidRPr="00D9645C">
        <w:rPr>
          <w:rFonts w:ascii="Times New Roman" w:hAnsi="Times New Roman" w:cs="Times New Roman"/>
          <w:sz w:val="21"/>
          <w:szCs w:val="21"/>
        </w:rPr>
        <w:t xml:space="preserve"> születési</w:t>
      </w:r>
      <w:r w:rsidRPr="00D9645C">
        <w:rPr>
          <w:rFonts w:ascii="Times New Roman" w:hAnsi="Times New Roman" w:cs="Times New Roman"/>
          <w:sz w:val="21"/>
          <w:szCs w:val="21"/>
        </w:rPr>
        <w:t xml:space="preserve"> neve: …………………..……………………) </w:t>
      </w:r>
      <w:r w:rsidR="00251E74" w:rsidRPr="00D9645C">
        <w:rPr>
          <w:rFonts w:ascii="Times New Roman" w:hAnsi="Times New Roman" w:cs="Times New Roman"/>
          <w:sz w:val="21"/>
          <w:szCs w:val="21"/>
        </w:rPr>
        <w:t>lakcím adatairól – az életvitelszerű ott lakás megállapítása céljából – jogi felelősségem tudatában az alábbiak szerint nyilatkozom</w:t>
      </w:r>
      <w:r w:rsidRPr="00D9645C">
        <w:rPr>
          <w:rFonts w:ascii="Times New Roman" w:hAnsi="Times New Roman" w:cs="Times New Roman"/>
          <w:sz w:val="21"/>
          <w:szCs w:val="21"/>
        </w:rPr>
        <w:t>:</w:t>
      </w:r>
      <w:proofErr w:type="gramEnd"/>
    </w:p>
    <w:p w14:paraId="6506725C" w14:textId="131CF926" w:rsidR="00C1563E" w:rsidRPr="00D9645C" w:rsidRDefault="005363DB" w:rsidP="00D9645C">
      <w:pPr>
        <w:pStyle w:val="Listaszerbekezds"/>
        <w:numPr>
          <w:ilvl w:val="0"/>
          <w:numId w:val="5"/>
        </w:numPr>
        <w:spacing w:after="120"/>
        <w:ind w:left="1077"/>
        <w:contextualSpacing w:val="0"/>
        <w:rPr>
          <w:sz w:val="21"/>
          <w:szCs w:val="21"/>
        </w:rPr>
      </w:pPr>
      <w:r>
        <w:rPr>
          <w:sz w:val="21"/>
          <w:szCs w:val="21"/>
          <w:lang w:val="hu-HU"/>
        </w:rPr>
        <w:t>á</w:t>
      </w:r>
      <w:proofErr w:type="spellStart"/>
      <w:r w:rsidR="00251E74" w:rsidRPr="00D9645C">
        <w:rPr>
          <w:sz w:val="21"/>
          <w:szCs w:val="21"/>
        </w:rPr>
        <w:t>llandó</w:t>
      </w:r>
      <w:del w:id="0" w:author="Eva" w:date="2019-03-19T12:35:00Z">
        <w:r w:rsidR="00251E74" w:rsidRPr="00D9645C" w:rsidDel="0036069B">
          <w:rPr>
            <w:sz w:val="21"/>
            <w:szCs w:val="21"/>
          </w:rPr>
          <w:delText xml:space="preserve"> </w:delText>
        </w:r>
      </w:del>
      <w:r w:rsidR="00251E74" w:rsidRPr="00D9645C">
        <w:rPr>
          <w:sz w:val="21"/>
          <w:szCs w:val="21"/>
        </w:rPr>
        <w:t>lakóhely</w:t>
      </w:r>
      <w:proofErr w:type="spellEnd"/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256"/>
        <w:gridCol w:w="6306"/>
      </w:tblGrid>
      <w:tr w:rsidR="00C1563E" w:rsidRPr="00826B46" w14:paraId="565C68CC" w14:textId="62F3AB9B" w:rsidTr="00D9645C">
        <w:tc>
          <w:tcPr>
            <w:tcW w:w="2256" w:type="dxa"/>
            <w:vAlign w:val="center"/>
          </w:tcPr>
          <w:p w14:paraId="0B7D0603" w14:textId="0058C656" w:rsidR="00C1563E" w:rsidRPr="00D9645C" w:rsidRDefault="00C1563E" w:rsidP="00D9645C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Irányítószám:</w:t>
            </w:r>
          </w:p>
        </w:tc>
        <w:tc>
          <w:tcPr>
            <w:tcW w:w="6306" w:type="dxa"/>
          </w:tcPr>
          <w:p w14:paraId="390B3519" w14:textId="77777777" w:rsidR="00C1563E" w:rsidRPr="00D9645C" w:rsidRDefault="00C1563E" w:rsidP="00D9645C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C1563E" w:rsidRPr="00826B46" w14:paraId="0A34AE34" w14:textId="7E00C71C" w:rsidTr="00D9645C">
        <w:tc>
          <w:tcPr>
            <w:tcW w:w="2256" w:type="dxa"/>
            <w:vAlign w:val="center"/>
          </w:tcPr>
          <w:p w14:paraId="322D2D6E" w14:textId="3F0942D9" w:rsidR="00C1563E" w:rsidRPr="00D9645C" w:rsidRDefault="00C1563E" w:rsidP="00D9645C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Helység:</w:t>
            </w:r>
          </w:p>
        </w:tc>
        <w:tc>
          <w:tcPr>
            <w:tcW w:w="6306" w:type="dxa"/>
          </w:tcPr>
          <w:p w14:paraId="7EE384DD" w14:textId="77777777" w:rsidR="00C1563E" w:rsidRPr="00D9645C" w:rsidRDefault="00C1563E" w:rsidP="00D9645C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C1563E" w:rsidRPr="00826B46" w14:paraId="37FED5B5" w14:textId="796D10B0" w:rsidTr="00D9645C">
        <w:tc>
          <w:tcPr>
            <w:tcW w:w="2256" w:type="dxa"/>
            <w:vAlign w:val="center"/>
          </w:tcPr>
          <w:p w14:paraId="220BC12E" w14:textId="7E2AB862" w:rsidR="00C1563E" w:rsidRPr="00D9645C" w:rsidRDefault="00C1563E" w:rsidP="00D9645C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Közterület neve:</w:t>
            </w:r>
          </w:p>
        </w:tc>
        <w:tc>
          <w:tcPr>
            <w:tcW w:w="6306" w:type="dxa"/>
          </w:tcPr>
          <w:p w14:paraId="68261A42" w14:textId="77777777" w:rsidR="00C1563E" w:rsidRPr="00D9645C" w:rsidRDefault="00C1563E" w:rsidP="00D9645C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C1563E" w:rsidRPr="00826B46" w14:paraId="01EFDBA0" w14:textId="77777777" w:rsidTr="00D9645C">
        <w:tc>
          <w:tcPr>
            <w:tcW w:w="2256" w:type="dxa"/>
            <w:vAlign w:val="center"/>
          </w:tcPr>
          <w:p w14:paraId="5A10B03A" w14:textId="3CC03F6C" w:rsidR="00C1563E" w:rsidRPr="00D9645C" w:rsidRDefault="00C1563E" w:rsidP="00D9645C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Közterület jellege:</w:t>
            </w:r>
          </w:p>
        </w:tc>
        <w:tc>
          <w:tcPr>
            <w:tcW w:w="6306" w:type="dxa"/>
          </w:tcPr>
          <w:p w14:paraId="4D459848" w14:textId="77777777" w:rsidR="00C1563E" w:rsidRPr="00D9645C" w:rsidRDefault="00C1563E" w:rsidP="00D9645C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C1563E" w:rsidRPr="00826B46" w14:paraId="6AC4C41B" w14:textId="18CA4C97" w:rsidTr="00D9645C">
        <w:tc>
          <w:tcPr>
            <w:tcW w:w="2256" w:type="dxa"/>
            <w:vAlign w:val="center"/>
          </w:tcPr>
          <w:p w14:paraId="46594BFB" w14:textId="56D64464" w:rsidR="00C1563E" w:rsidRPr="00D9645C" w:rsidRDefault="00C1563E" w:rsidP="00D9645C">
            <w:pPr>
              <w:rPr>
                <w:sz w:val="21"/>
                <w:szCs w:val="21"/>
              </w:rPr>
            </w:pPr>
            <w:r w:rsidRPr="00D9645C">
              <w:rPr>
                <w:rFonts w:ascii="Times New Roman" w:hAnsi="Times New Roman" w:cs="Times New Roman"/>
                <w:sz w:val="21"/>
                <w:szCs w:val="21"/>
              </w:rPr>
              <w:t>Házszám:</w:t>
            </w:r>
          </w:p>
        </w:tc>
        <w:tc>
          <w:tcPr>
            <w:tcW w:w="6306" w:type="dxa"/>
          </w:tcPr>
          <w:p w14:paraId="23E904F0" w14:textId="77777777" w:rsidR="00C1563E" w:rsidRPr="00D9645C" w:rsidRDefault="00C1563E" w:rsidP="00D9645C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C1563E" w:rsidRPr="00826B46" w14:paraId="4CD9A907" w14:textId="3D6F3AFD" w:rsidTr="00D9645C">
        <w:tc>
          <w:tcPr>
            <w:tcW w:w="2256" w:type="dxa"/>
            <w:vAlign w:val="center"/>
          </w:tcPr>
          <w:p w14:paraId="19A43D8A" w14:textId="00D6934F" w:rsidR="00C1563E" w:rsidRPr="00D9645C" w:rsidRDefault="00C1563E" w:rsidP="00D9645C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Emelet</w:t>
            </w:r>
          </w:p>
        </w:tc>
        <w:tc>
          <w:tcPr>
            <w:tcW w:w="6306" w:type="dxa"/>
          </w:tcPr>
          <w:p w14:paraId="6F36C08B" w14:textId="77777777" w:rsidR="00C1563E" w:rsidRPr="00D9645C" w:rsidRDefault="00C1563E" w:rsidP="00D9645C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C1563E" w:rsidRPr="00826B46" w14:paraId="22077CF8" w14:textId="22857D06" w:rsidTr="00D9645C">
        <w:tc>
          <w:tcPr>
            <w:tcW w:w="2256" w:type="dxa"/>
            <w:vAlign w:val="center"/>
          </w:tcPr>
          <w:p w14:paraId="55365FD6" w14:textId="42DDECE7" w:rsidR="00C1563E" w:rsidRPr="00D9645C" w:rsidRDefault="00C1563E" w:rsidP="00D9645C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Ajtó</w:t>
            </w:r>
          </w:p>
        </w:tc>
        <w:tc>
          <w:tcPr>
            <w:tcW w:w="6306" w:type="dxa"/>
          </w:tcPr>
          <w:p w14:paraId="761A11A3" w14:textId="77777777" w:rsidR="00C1563E" w:rsidRPr="00D9645C" w:rsidRDefault="00C1563E" w:rsidP="00D9645C">
            <w:pPr>
              <w:spacing w:line="360" w:lineRule="auto"/>
              <w:jc w:val="both"/>
              <w:rPr>
                <w:sz w:val="21"/>
                <w:szCs w:val="21"/>
              </w:rPr>
            </w:pPr>
          </w:p>
        </w:tc>
      </w:tr>
    </w:tbl>
    <w:p w14:paraId="329328D9" w14:textId="77FA251D" w:rsidR="0081278E" w:rsidRPr="00D9645C" w:rsidRDefault="00F17B4A" w:rsidP="00D9645C">
      <w:pPr>
        <w:pStyle w:val="Listaszerbekezds"/>
        <w:numPr>
          <w:ilvl w:val="0"/>
          <w:numId w:val="5"/>
        </w:numPr>
        <w:spacing w:before="240" w:after="120" w:line="360" w:lineRule="auto"/>
        <w:jc w:val="both"/>
        <w:rPr>
          <w:sz w:val="21"/>
          <w:szCs w:val="21"/>
          <w:lang w:val="hu-HU"/>
        </w:rPr>
      </w:pPr>
      <w:r w:rsidRPr="00D9645C">
        <w:rPr>
          <w:sz w:val="21"/>
          <w:szCs w:val="21"/>
          <w:lang w:val="hu-HU"/>
        </w:rPr>
        <w:t>tartózkodási hely</w:t>
      </w:r>
      <w:r w:rsidR="006525B6" w:rsidRPr="00D9645C">
        <w:rPr>
          <w:rStyle w:val="Lbjegyzet-hivatkozs"/>
          <w:sz w:val="21"/>
          <w:szCs w:val="21"/>
          <w:lang w:val="hu-HU"/>
        </w:rPr>
        <w:footnoteReference w:id="2"/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256"/>
        <w:gridCol w:w="6306"/>
      </w:tblGrid>
      <w:tr w:rsidR="00826B46" w:rsidRPr="00826B46" w14:paraId="7FAFE655" w14:textId="77777777" w:rsidTr="000549BA">
        <w:tc>
          <w:tcPr>
            <w:tcW w:w="2256" w:type="dxa"/>
            <w:vAlign w:val="center"/>
          </w:tcPr>
          <w:p w14:paraId="5CE89525" w14:textId="77777777" w:rsidR="00F17B4A" w:rsidRPr="00D9645C" w:rsidRDefault="00F17B4A" w:rsidP="000549BA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Irányítószám:</w:t>
            </w:r>
          </w:p>
        </w:tc>
        <w:tc>
          <w:tcPr>
            <w:tcW w:w="6306" w:type="dxa"/>
          </w:tcPr>
          <w:p w14:paraId="61AE884D" w14:textId="77777777" w:rsidR="00F17B4A" w:rsidRPr="00D9645C" w:rsidRDefault="00F17B4A" w:rsidP="000549BA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826B46" w:rsidRPr="00826B46" w14:paraId="77CD9E70" w14:textId="77777777" w:rsidTr="000549BA">
        <w:tc>
          <w:tcPr>
            <w:tcW w:w="2256" w:type="dxa"/>
            <w:vAlign w:val="center"/>
          </w:tcPr>
          <w:p w14:paraId="1A244E75" w14:textId="77777777" w:rsidR="00F17B4A" w:rsidRPr="00D9645C" w:rsidRDefault="00F17B4A" w:rsidP="000549BA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Helység:</w:t>
            </w:r>
          </w:p>
        </w:tc>
        <w:tc>
          <w:tcPr>
            <w:tcW w:w="6306" w:type="dxa"/>
          </w:tcPr>
          <w:p w14:paraId="7DE2907A" w14:textId="77777777" w:rsidR="00F17B4A" w:rsidRPr="00D9645C" w:rsidRDefault="00F17B4A" w:rsidP="000549BA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826B46" w:rsidRPr="00826B46" w14:paraId="2BE859E4" w14:textId="77777777" w:rsidTr="000549BA">
        <w:tc>
          <w:tcPr>
            <w:tcW w:w="2256" w:type="dxa"/>
            <w:vAlign w:val="center"/>
          </w:tcPr>
          <w:p w14:paraId="26443449" w14:textId="77777777" w:rsidR="00F17B4A" w:rsidRPr="00D9645C" w:rsidRDefault="00F17B4A" w:rsidP="000549BA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Közterület neve:</w:t>
            </w:r>
          </w:p>
        </w:tc>
        <w:tc>
          <w:tcPr>
            <w:tcW w:w="6306" w:type="dxa"/>
          </w:tcPr>
          <w:p w14:paraId="2196A944" w14:textId="77777777" w:rsidR="00F17B4A" w:rsidRPr="00D9645C" w:rsidRDefault="00F17B4A" w:rsidP="000549BA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F17B4A" w:rsidRPr="00826B46" w14:paraId="034676B8" w14:textId="77777777" w:rsidTr="000549BA">
        <w:tc>
          <w:tcPr>
            <w:tcW w:w="2256" w:type="dxa"/>
            <w:vAlign w:val="center"/>
          </w:tcPr>
          <w:p w14:paraId="0BCD3E8C" w14:textId="77777777" w:rsidR="00F17B4A" w:rsidRPr="00D9645C" w:rsidRDefault="00F17B4A" w:rsidP="000549BA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Közterület jellege:</w:t>
            </w:r>
          </w:p>
        </w:tc>
        <w:tc>
          <w:tcPr>
            <w:tcW w:w="6306" w:type="dxa"/>
          </w:tcPr>
          <w:p w14:paraId="5BE5359C" w14:textId="77777777" w:rsidR="00F17B4A" w:rsidRPr="00D9645C" w:rsidRDefault="00F17B4A" w:rsidP="000549BA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826B46" w:rsidRPr="00826B46" w14:paraId="14F10730" w14:textId="77777777" w:rsidTr="000549BA">
        <w:tc>
          <w:tcPr>
            <w:tcW w:w="2256" w:type="dxa"/>
            <w:vAlign w:val="center"/>
          </w:tcPr>
          <w:p w14:paraId="41452A8A" w14:textId="77777777" w:rsidR="00F17B4A" w:rsidRPr="00D9645C" w:rsidRDefault="00F17B4A" w:rsidP="000549B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9645C">
              <w:rPr>
                <w:rFonts w:ascii="Times New Roman" w:hAnsi="Times New Roman" w:cs="Times New Roman"/>
                <w:sz w:val="21"/>
                <w:szCs w:val="21"/>
              </w:rPr>
              <w:t>Házszám:</w:t>
            </w:r>
          </w:p>
        </w:tc>
        <w:tc>
          <w:tcPr>
            <w:tcW w:w="6306" w:type="dxa"/>
          </w:tcPr>
          <w:p w14:paraId="157DC4BB" w14:textId="77777777" w:rsidR="00F17B4A" w:rsidRPr="00D9645C" w:rsidRDefault="00F17B4A" w:rsidP="000549BA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826B46" w:rsidRPr="00826B46" w14:paraId="0072AC7B" w14:textId="77777777" w:rsidTr="000549BA">
        <w:tc>
          <w:tcPr>
            <w:tcW w:w="2256" w:type="dxa"/>
            <w:vAlign w:val="center"/>
          </w:tcPr>
          <w:p w14:paraId="7DAD7A53" w14:textId="77777777" w:rsidR="00F17B4A" w:rsidRPr="00D9645C" w:rsidRDefault="00F17B4A" w:rsidP="000549BA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Emelet</w:t>
            </w:r>
          </w:p>
        </w:tc>
        <w:tc>
          <w:tcPr>
            <w:tcW w:w="6306" w:type="dxa"/>
          </w:tcPr>
          <w:p w14:paraId="033AC3B5" w14:textId="77777777" w:rsidR="00F17B4A" w:rsidRPr="00D9645C" w:rsidRDefault="00F17B4A" w:rsidP="000549BA">
            <w:pPr>
              <w:pStyle w:val="Listaszerbekezds"/>
              <w:spacing w:after="0" w:line="360" w:lineRule="auto"/>
              <w:ind w:left="0"/>
              <w:jc w:val="both"/>
              <w:rPr>
                <w:sz w:val="21"/>
                <w:szCs w:val="21"/>
                <w:lang w:val="hu-HU"/>
              </w:rPr>
            </w:pPr>
          </w:p>
        </w:tc>
      </w:tr>
      <w:tr w:rsidR="00826B46" w:rsidRPr="00826B46" w14:paraId="666D4BA9" w14:textId="77777777" w:rsidTr="000549BA">
        <w:tc>
          <w:tcPr>
            <w:tcW w:w="2256" w:type="dxa"/>
            <w:vAlign w:val="center"/>
          </w:tcPr>
          <w:p w14:paraId="4A4FA73A" w14:textId="77777777" w:rsidR="00F17B4A" w:rsidRPr="00D9645C" w:rsidRDefault="00F17B4A" w:rsidP="000549BA">
            <w:pPr>
              <w:pStyle w:val="Listaszerbekezds"/>
              <w:spacing w:after="0" w:line="240" w:lineRule="auto"/>
              <w:ind w:left="0"/>
              <w:contextualSpacing w:val="0"/>
              <w:rPr>
                <w:sz w:val="21"/>
                <w:szCs w:val="21"/>
                <w:lang w:val="hu-HU"/>
              </w:rPr>
            </w:pPr>
            <w:r w:rsidRPr="00D9645C">
              <w:rPr>
                <w:sz w:val="21"/>
                <w:szCs w:val="21"/>
                <w:lang w:val="hu-HU"/>
              </w:rPr>
              <w:t>Ajtó</w:t>
            </w:r>
          </w:p>
        </w:tc>
        <w:tc>
          <w:tcPr>
            <w:tcW w:w="6306" w:type="dxa"/>
          </w:tcPr>
          <w:p w14:paraId="6CCF43EA" w14:textId="77777777" w:rsidR="00F17B4A" w:rsidRPr="00D9645C" w:rsidRDefault="00F17B4A" w:rsidP="000549BA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A75140E" w14:textId="1C9007E3" w:rsidR="0081278E" w:rsidRPr="00D9645C" w:rsidRDefault="0081278E" w:rsidP="00D9645C">
      <w:pPr>
        <w:spacing w:before="24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9645C">
        <w:rPr>
          <w:rFonts w:ascii="Times New Roman" w:hAnsi="Times New Roman" w:cs="Times New Roman"/>
          <w:sz w:val="21"/>
          <w:szCs w:val="21"/>
        </w:rPr>
        <w:t>Kelt</w:t>
      </w:r>
      <w:proofErr w:type="gramStart"/>
      <w:r w:rsidRPr="00D9645C">
        <w:rPr>
          <w:rFonts w:ascii="Times New Roman" w:hAnsi="Times New Roman" w:cs="Times New Roman"/>
          <w:sz w:val="21"/>
          <w:szCs w:val="21"/>
        </w:rPr>
        <w:t>: …</w:t>
      </w:r>
      <w:proofErr w:type="gramEnd"/>
      <w:r w:rsidRPr="00D9645C">
        <w:rPr>
          <w:rFonts w:ascii="Times New Roman" w:hAnsi="Times New Roman" w:cs="Times New Roman"/>
          <w:sz w:val="21"/>
          <w:szCs w:val="21"/>
        </w:rPr>
        <w:t>………………………………………….</w:t>
      </w:r>
    </w:p>
    <w:tbl>
      <w:tblPr>
        <w:tblStyle w:val="Rcsostblzat2"/>
        <w:tblW w:w="90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826B46" w:rsidRPr="00826B46" w14:paraId="3EBD1045" w14:textId="77777777" w:rsidTr="000549BA">
        <w:trPr>
          <w:trHeight w:val="503"/>
        </w:trPr>
        <w:tc>
          <w:tcPr>
            <w:tcW w:w="4535" w:type="dxa"/>
          </w:tcPr>
          <w:p w14:paraId="14BA9AAB" w14:textId="77777777" w:rsidR="00826B46" w:rsidRPr="00D9645C" w:rsidRDefault="00826B46" w:rsidP="000549BA">
            <w:pPr>
              <w:jc w:val="center"/>
              <w:rPr>
                <w:rFonts w:eastAsiaTheme="minorHAnsi"/>
                <w:sz w:val="21"/>
                <w:szCs w:val="21"/>
              </w:rPr>
            </w:pPr>
          </w:p>
        </w:tc>
        <w:tc>
          <w:tcPr>
            <w:tcW w:w="4535" w:type="dxa"/>
            <w:hideMark/>
          </w:tcPr>
          <w:p w14:paraId="55CC5D7F" w14:textId="77777777" w:rsidR="00826B46" w:rsidRPr="00D9645C" w:rsidRDefault="00826B46" w:rsidP="00D9645C">
            <w:pPr>
              <w:tabs>
                <w:tab w:val="left" w:pos="5904"/>
              </w:tabs>
              <w:jc w:val="center"/>
              <w:rPr>
                <w:rFonts w:eastAsiaTheme="minorHAnsi"/>
                <w:sz w:val="21"/>
                <w:szCs w:val="21"/>
              </w:rPr>
            </w:pPr>
            <w:r w:rsidRPr="00D9645C">
              <w:rPr>
                <w:sz w:val="21"/>
                <w:szCs w:val="21"/>
              </w:rPr>
              <w:t>…………………………………………….</w:t>
            </w:r>
          </w:p>
          <w:p w14:paraId="2D001ECE" w14:textId="77777777" w:rsidR="00826B46" w:rsidRPr="00D9645C" w:rsidRDefault="00826B46" w:rsidP="000549BA">
            <w:pPr>
              <w:tabs>
                <w:tab w:val="left" w:pos="5904"/>
              </w:tabs>
              <w:jc w:val="center"/>
              <w:rPr>
                <w:rFonts w:eastAsiaTheme="minorHAnsi"/>
                <w:sz w:val="21"/>
                <w:szCs w:val="21"/>
              </w:rPr>
            </w:pPr>
            <w:r w:rsidRPr="00D9645C">
              <w:rPr>
                <w:sz w:val="21"/>
                <w:szCs w:val="21"/>
              </w:rPr>
              <w:t>Törvényes képviselő</w:t>
            </w:r>
          </w:p>
          <w:p w14:paraId="567E1A20" w14:textId="77777777" w:rsidR="00826B46" w:rsidRPr="00D9645C" w:rsidRDefault="00826B46" w:rsidP="000549BA">
            <w:pPr>
              <w:tabs>
                <w:tab w:val="left" w:pos="5904"/>
              </w:tabs>
              <w:jc w:val="center"/>
              <w:rPr>
                <w:rFonts w:eastAsiaTheme="minorHAnsi"/>
                <w:sz w:val="21"/>
                <w:szCs w:val="21"/>
              </w:rPr>
            </w:pPr>
            <w:r w:rsidRPr="00D9645C">
              <w:rPr>
                <w:sz w:val="21"/>
                <w:szCs w:val="21"/>
              </w:rPr>
              <w:t>aláírás</w:t>
            </w:r>
          </w:p>
        </w:tc>
      </w:tr>
    </w:tbl>
    <w:p w14:paraId="131C8F02" w14:textId="77777777" w:rsidR="00826B46" w:rsidRPr="00D9645C" w:rsidRDefault="00826B46" w:rsidP="00D9645C">
      <w:pPr>
        <w:spacing w:before="240" w:after="12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D9645C">
        <w:rPr>
          <w:rFonts w:ascii="Times New Roman" w:eastAsia="Calibri" w:hAnsi="Times New Roman" w:cs="Times New Roman"/>
          <w:sz w:val="21"/>
          <w:szCs w:val="21"/>
        </w:rPr>
        <w:t>Előttünk, mint tanúk előtt</w:t>
      </w:r>
    </w:p>
    <w:tbl>
      <w:tblPr>
        <w:tblStyle w:val="Rcsostblzat2"/>
        <w:tblW w:w="97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303"/>
        <w:gridCol w:w="4303"/>
      </w:tblGrid>
      <w:tr w:rsidR="005363DB" w:rsidRPr="00826B46" w14:paraId="746C7AA8" w14:textId="62316272" w:rsidTr="00D9645C">
        <w:trPr>
          <w:trHeight w:val="283"/>
        </w:trPr>
        <w:tc>
          <w:tcPr>
            <w:tcW w:w="1134" w:type="dxa"/>
            <w:vAlign w:val="center"/>
          </w:tcPr>
          <w:p w14:paraId="16D1993B" w14:textId="77777777" w:rsidR="005363DB" w:rsidRPr="00826B46" w:rsidRDefault="005363DB" w:rsidP="00D9645C">
            <w:pPr>
              <w:rPr>
                <w:sz w:val="21"/>
                <w:szCs w:val="21"/>
                <w:lang w:eastAsia="hu-HU"/>
              </w:rPr>
            </w:pPr>
          </w:p>
        </w:tc>
        <w:tc>
          <w:tcPr>
            <w:tcW w:w="4303" w:type="dxa"/>
            <w:vAlign w:val="center"/>
          </w:tcPr>
          <w:p w14:paraId="01F0229C" w14:textId="5AF61E1A" w:rsidR="005363DB" w:rsidRPr="00826B46" w:rsidRDefault="005363DB" w:rsidP="00D9645C">
            <w:pPr>
              <w:tabs>
                <w:tab w:val="left" w:pos="5904"/>
              </w:tabs>
              <w:jc w:val="center"/>
              <w:rPr>
                <w:sz w:val="21"/>
                <w:szCs w:val="21"/>
                <w:lang w:eastAsia="hu-HU"/>
              </w:rPr>
            </w:pPr>
            <w:r>
              <w:rPr>
                <w:sz w:val="21"/>
                <w:szCs w:val="21"/>
                <w:lang w:eastAsia="hu-HU"/>
              </w:rPr>
              <w:t>Tanú (1)</w:t>
            </w:r>
          </w:p>
        </w:tc>
        <w:tc>
          <w:tcPr>
            <w:tcW w:w="4303" w:type="dxa"/>
            <w:vAlign w:val="center"/>
          </w:tcPr>
          <w:p w14:paraId="1B9AA9A0" w14:textId="6166B6F7" w:rsidR="005363DB" w:rsidRPr="00826B46" w:rsidRDefault="005363DB" w:rsidP="00D9645C">
            <w:pPr>
              <w:tabs>
                <w:tab w:val="left" w:pos="5904"/>
              </w:tabs>
              <w:jc w:val="center"/>
              <w:rPr>
                <w:sz w:val="21"/>
                <w:szCs w:val="21"/>
                <w:lang w:eastAsia="hu-HU"/>
              </w:rPr>
            </w:pPr>
            <w:r>
              <w:rPr>
                <w:sz w:val="21"/>
                <w:szCs w:val="21"/>
                <w:lang w:eastAsia="hu-HU"/>
              </w:rPr>
              <w:t>Tanú (2)</w:t>
            </w:r>
          </w:p>
        </w:tc>
      </w:tr>
      <w:tr w:rsidR="005363DB" w:rsidRPr="00826B46" w14:paraId="411B0B03" w14:textId="176A1C6B" w:rsidTr="00D9645C">
        <w:trPr>
          <w:trHeight w:val="397"/>
        </w:trPr>
        <w:tc>
          <w:tcPr>
            <w:tcW w:w="1134" w:type="dxa"/>
            <w:vAlign w:val="center"/>
            <w:hideMark/>
          </w:tcPr>
          <w:p w14:paraId="49A70E67" w14:textId="77777777" w:rsidR="005363DB" w:rsidRPr="00D9645C" w:rsidRDefault="005363DB" w:rsidP="00D9645C">
            <w:pPr>
              <w:rPr>
                <w:sz w:val="21"/>
                <w:szCs w:val="21"/>
                <w:lang w:eastAsia="hu-HU"/>
              </w:rPr>
            </w:pPr>
            <w:r w:rsidRPr="00D9645C">
              <w:rPr>
                <w:sz w:val="21"/>
                <w:szCs w:val="21"/>
                <w:lang w:eastAsia="hu-HU"/>
              </w:rPr>
              <w:t>Név:</w:t>
            </w:r>
          </w:p>
        </w:tc>
        <w:tc>
          <w:tcPr>
            <w:tcW w:w="4303" w:type="dxa"/>
            <w:vAlign w:val="center"/>
          </w:tcPr>
          <w:p w14:paraId="28E0549E" w14:textId="38719BE3" w:rsidR="005363DB" w:rsidRPr="00D9645C" w:rsidRDefault="005363DB">
            <w:pPr>
              <w:tabs>
                <w:tab w:val="left" w:pos="5904"/>
              </w:tabs>
              <w:rPr>
                <w:sz w:val="21"/>
                <w:szCs w:val="21"/>
                <w:lang w:eastAsia="hu-HU"/>
              </w:rPr>
            </w:pPr>
            <w:bookmarkStart w:id="1" w:name="_GoBack"/>
            <w:bookmarkEnd w:id="1"/>
          </w:p>
        </w:tc>
        <w:tc>
          <w:tcPr>
            <w:tcW w:w="4303" w:type="dxa"/>
          </w:tcPr>
          <w:p w14:paraId="5CD0FEAD" w14:textId="77777777" w:rsidR="005363DB" w:rsidRPr="00826B46" w:rsidRDefault="005363DB" w:rsidP="00826B46">
            <w:pPr>
              <w:tabs>
                <w:tab w:val="left" w:pos="5904"/>
              </w:tabs>
              <w:rPr>
                <w:sz w:val="21"/>
                <w:szCs w:val="21"/>
                <w:lang w:eastAsia="hu-HU"/>
              </w:rPr>
            </w:pPr>
          </w:p>
        </w:tc>
      </w:tr>
      <w:tr w:rsidR="005363DB" w:rsidRPr="00826B46" w14:paraId="51DE2B2F" w14:textId="58C70977" w:rsidTr="00D9645C">
        <w:trPr>
          <w:trHeight w:val="397"/>
        </w:trPr>
        <w:tc>
          <w:tcPr>
            <w:tcW w:w="1134" w:type="dxa"/>
            <w:vAlign w:val="center"/>
            <w:hideMark/>
          </w:tcPr>
          <w:p w14:paraId="45825538" w14:textId="77777777" w:rsidR="005363DB" w:rsidRPr="00D9645C" w:rsidRDefault="005363DB" w:rsidP="00D9645C">
            <w:pPr>
              <w:rPr>
                <w:sz w:val="21"/>
                <w:szCs w:val="21"/>
                <w:lang w:eastAsia="hu-HU"/>
              </w:rPr>
            </w:pPr>
            <w:r w:rsidRPr="00D9645C">
              <w:rPr>
                <w:sz w:val="21"/>
                <w:szCs w:val="21"/>
                <w:lang w:eastAsia="hu-HU"/>
              </w:rPr>
              <w:t>Lakcím:</w:t>
            </w:r>
          </w:p>
        </w:tc>
        <w:tc>
          <w:tcPr>
            <w:tcW w:w="4303" w:type="dxa"/>
            <w:vAlign w:val="center"/>
          </w:tcPr>
          <w:p w14:paraId="340C2B19" w14:textId="77777777" w:rsidR="005363DB" w:rsidRPr="00D9645C" w:rsidRDefault="005363DB">
            <w:pPr>
              <w:tabs>
                <w:tab w:val="left" w:pos="5904"/>
              </w:tabs>
              <w:rPr>
                <w:sz w:val="21"/>
                <w:szCs w:val="21"/>
                <w:lang w:eastAsia="hu-HU"/>
              </w:rPr>
            </w:pPr>
          </w:p>
        </w:tc>
        <w:tc>
          <w:tcPr>
            <w:tcW w:w="4303" w:type="dxa"/>
          </w:tcPr>
          <w:p w14:paraId="66C2F32B" w14:textId="77777777" w:rsidR="005363DB" w:rsidRPr="00826B46" w:rsidRDefault="005363DB" w:rsidP="00826B46">
            <w:pPr>
              <w:tabs>
                <w:tab w:val="left" w:pos="5904"/>
              </w:tabs>
              <w:rPr>
                <w:sz w:val="21"/>
                <w:szCs w:val="21"/>
                <w:lang w:eastAsia="hu-HU"/>
              </w:rPr>
            </w:pPr>
          </w:p>
        </w:tc>
      </w:tr>
      <w:tr w:rsidR="005363DB" w:rsidRPr="00826B46" w14:paraId="020B70BE" w14:textId="5FF7A9C3" w:rsidTr="00D9645C">
        <w:trPr>
          <w:trHeight w:val="397"/>
        </w:trPr>
        <w:tc>
          <w:tcPr>
            <w:tcW w:w="1134" w:type="dxa"/>
            <w:vAlign w:val="center"/>
            <w:hideMark/>
          </w:tcPr>
          <w:p w14:paraId="532B8064" w14:textId="77777777" w:rsidR="005363DB" w:rsidRPr="00D9645C" w:rsidRDefault="005363DB" w:rsidP="00D9645C">
            <w:pPr>
              <w:rPr>
                <w:sz w:val="21"/>
                <w:szCs w:val="21"/>
                <w:lang w:eastAsia="hu-HU"/>
              </w:rPr>
            </w:pPr>
            <w:r w:rsidRPr="00D9645C">
              <w:rPr>
                <w:sz w:val="21"/>
                <w:szCs w:val="21"/>
                <w:lang w:eastAsia="hu-HU"/>
              </w:rPr>
              <w:t>Aláírás</w:t>
            </w:r>
          </w:p>
        </w:tc>
        <w:tc>
          <w:tcPr>
            <w:tcW w:w="4303" w:type="dxa"/>
            <w:vAlign w:val="center"/>
          </w:tcPr>
          <w:p w14:paraId="46E95FC2" w14:textId="77777777" w:rsidR="005363DB" w:rsidRPr="00D9645C" w:rsidRDefault="005363DB">
            <w:pPr>
              <w:tabs>
                <w:tab w:val="left" w:pos="5904"/>
              </w:tabs>
              <w:rPr>
                <w:sz w:val="21"/>
                <w:szCs w:val="21"/>
                <w:lang w:eastAsia="hu-HU"/>
              </w:rPr>
            </w:pPr>
          </w:p>
        </w:tc>
        <w:tc>
          <w:tcPr>
            <w:tcW w:w="4303" w:type="dxa"/>
          </w:tcPr>
          <w:p w14:paraId="3B388252" w14:textId="77777777" w:rsidR="005363DB" w:rsidRPr="00826B46" w:rsidRDefault="005363DB" w:rsidP="00826B46">
            <w:pPr>
              <w:tabs>
                <w:tab w:val="left" w:pos="5904"/>
              </w:tabs>
              <w:rPr>
                <w:sz w:val="21"/>
                <w:szCs w:val="21"/>
                <w:lang w:eastAsia="hu-HU"/>
              </w:rPr>
            </w:pPr>
          </w:p>
        </w:tc>
      </w:tr>
    </w:tbl>
    <w:p w14:paraId="0BF0E5A5" w14:textId="77777777" w:rsidR="00826B46" w:rsidRPr="00D9645C" w:rsidRDefault="00826B46">
      <w:pPr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02A648D5" w14:textId="4C5490F1" w:rsidR="00FD3144" w:rsidRPr="00D9645C" w:rsidRDefault="00FD3144" w:rsidP="00D9645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FD3144" w:rsidRPr="00D9645C" w:rsidSect="00D9645C">
      <w:pgSz w:w="11900" w:h="16840"/>
      <w:pgMar w:top="1134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EAC11" w14:textId="77777777" w:rsidR="00DE3094" w:rsidRDefault="00DE3094" w:rsidP="00042C08">
      <w:r>
        <w:separator/>
      </w:r>
    </w:p>
  </w:endnote>
  <w:endnote w:type="continuationSeparator" w:id="0">
    <w:p w14:paraId="0280FD50" w14:textId="77777777" w:rsidR="00DE3094" w:rsidRDefault="00DE3094" w:rsidP="0004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F99AC" w14:textId="77777777" w:rsidR="00DE3094" w:rsidRDefault="00DE3094" w:rsidP="00042C08">
      <w:r>
        <w:separator/>
      </w:r>
    </w:p>
  </w:footnote>
  <w:footnote w:type="continuationSeparator" w:id="0">
    <w:p w14:paraId="06123B62" w14:textId="77777777" w:rsidR="00DE3094" w:rsidRDefault="00DE3094" w:rsidP="00042C08">
      <w:r>
        <w:continuationSeparator/>
      </w:r>
    </w:p>
  </w:footnote>
  <w:footnote w:id="1">
    <w:p w14:paraId="326AA138" w14:textId="55679009" w:rsidR="006C379B" w:rsidRDefault="006C379B" w:rsidP="00D9645C">
      <w:pPr>
        <w:jc w:val="both"/>
      </w:pPr>
      <w:r w:rsidRPr="00D9645C">
        <w:rPr>
          <w:rStyle w:val="Lbjegyzet-hivatkozs"/>
          <w:rFonts w:ascii="Times New Roman" w:hAnsi="Times New Roman" w:cs="Times New Roman"/>
          <w:sz w:val="20"/>
          <w:szCs w:val="20"/>
        </w:rPr>
        <w:footnoteRef/>
      </w:r>
      <w:r w:rsidRPr="00D9645C">
        <w:rPr>
          <w:rFonts w:ascii="Times New Roman" w:hAnsi="Times New Roman" w:cs="Times New Roman"/>
        </w:rPr>
        <w:t xml:space="preserve"> </w:t>
      </w:r>
      <w:r w:rsidRPr="00D9645C">
        <w:rPr>
          <w:rFonts w:ascii="Times New Roman" w:hAnsi="Times New Roman" w:cs="Times New Roman"/>
          <w:sz w:val="18"/>
          <w:szCs w:val="18"/>
        </w:rPr>
        <w:t>A nevelési-oktatási intézmények m</w:t>
      </w:r>
      <w:r w:rsidRPr="00D9645C">
        <w:rPr>
          <w:rFonts w:ascii="Times New Roman" w:hAnsi="Times New Roman" w:cs="Times New Roman" w:hint="eastAsia"/>
          <w:sz w:val="18"/>
          <w:szCs w:val="18"/>
        </w:rPr>
        <w:t>ű</w:t>
      </w:r>
      <w:r w:rsidRPr="00D9645C">
        <w:rPr>
          <w:rFonts w:ascii="Times New Roman" w:hAnsi="Times New Roman" w:cs="Times New Roman"/>
          <w:sz w:val="18"/>
          <w:szCs w:val="18"/>
        </w:rPr>
        <w:t>ködésér</w:t>
      </w:r>
      <w:r w:rsidRPr="00D9645C">
        <w:rPr>
          <w:rFonts w:ascii="Times New Roman" w:hAnsi="Times New Roman" w:cs="Times New Roman" w:hint="eastAsia"/>
          <w:sz w:val="18"/>
          <w:szCs w:val="18"/>
        </w:rPr>
        <w:t>ő</w:t>
      </w:r>
      <w:r w:rsidRPr="00D9645C">
        <w:rPr>
          <w:rFonts w:ascii="Times New Roman" w:hAnsi="Times New Roman" w:cs="Times New Roman"/>
          <w:sz w:val="18"/>
          <w:szCs w:val="18"/>
        </w:rPr>
        <w:t xml:space="preserve">l és a köznevelési intézmények névhasználatáról szóló 20/2012. (VIII. 31.) EMMI rendelet 22. § (6) bekezdése alapján a </w:t>
      </w:r>
      <w:hyperlink r:id="rId1" w:history="1">
        <w:r w:rsidRPr="00D9645C">
          <w:rPr>
            <w:rStyle w:val="Hiperhivatkozs"/>
            <w:rFonts w:ascii="Times New Roman" w:hAnsi="Times New Roman" w:cs="Times New Roman"/>
            <w:color w:val="auto"/>
            <w:sz w:val="18"/>
            <w:szCs w:val="18"/>
          </w:rPr>
          <w:t>nemzeti köznevelésről szóló 2011. évi CXC. törvény 50. § (6) bekezdése</w:t>
        </w:r>
      </w:hyperlink>
      <w:r w:rsidRPr="00D9645C">
        <w:rPr>
          <w:rFonts w:ascii="Times New Roman" w:hAnsi="Times New Roman" w:cs="Times New Roman"/>
          <w:sz w:val="18"/>
          <w:szCs w:val="18"/>
        </w:rPr>
        <w:t xml:space="preserve"> alkalmazásában </w:t>
      </w:r>
      <w:r w:rsidRPr="00D9645C">
        <w:rPr>
          <w:rStyle w:val="hl4"/>
          <w:rFonts w:ascii="Times New Roman" w:hAnsi="Times New Roman" w:cs="Times New Roman"/>
          <w:b/>
          <w:sz w:val="18"/>
          <w:szCs w:val="18"/>
        </w:rPr>
        <w:t>életvitelszerű</w:t>
      </w:r>
      <w:r w:rsidRPr="00D9645C">
        <w:rPr>
          <w:rFonts w:ascii="Times New Roman" w:hAnsi="Times New Roman" w:cs="Times New Roman"/>
          <w:b/>
          <w:sz w:val="18"/>
          <w:szCs w:val="18"/>
        </w:rPr>
        <w:t xml:space="preserve"> ott lakásnak minősül</w:t>
      </w:r>
      <w:r w:rsidRPr="00D9645C">
        <w:rPr>
          <w:rFonts w:ascii="Times New Roman" w:hAnsi="Times New Roman" w:cs="Times New Roman"/>
          <w:sz w:val="18"/>
          <w:szCs w:val="18"/>
        </w:rPr>
        <w:t xml:space="preserve">, ha a tanulónak a kötelező felvételt biztosító iskola körzetében van a </w:t>
      </w:r>
      <w:r w:rsidRPr="00D9645C">
        <w:rPr>
          <w:rFonts w:ascii="Times New Roman" w:hAnsi="Times New Roman" w:cs="Times New Roman"/>
          <w:b/>
          <w:sz w:val="18"/>
          <w:szCs w:val="18"/>
        </w:rPr>
        <w:t>lakóhelye, ennek hiányában a tartózkodási helye</w:t>
      </w:r>
      <w:r w:rsidRPr="00D9645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526EB2F5" w14:textId="5A4B1516" w:rsidR="006525B6" w:rsidRDefault="006525B6" w:rsidP="00D9645C">
      <w:pPr>
        <w:pStyle w:val="Lbjegyzetszveg"/>
        <w:jc w:val="both"/>
      </w:pPr>
      <w:r w:rsidRPr="00D9645C">
        <w:rPr>
          <w:rStyle w:val="Lbjegyzet-hivatkozs"/>
          <w:rFonts w:ascii="Times New Roman" w:hAnsi="Times New Roman" w:cs="Times New Roman"/>
        </w:rPr>
        <w:footnoteRef/>
      </w:r>
      <w:r w:rsidRPr="00D9645C">
        <w:rPr>
          <w:rFonts w:ascii="Times New Roman" w:hAnsi="Times New Roman" w:cs="Times New Roman"/>
        </w:rPr>
        <w:t xml:space="preserve"> </w:t>
      </w:r>
      <w:r w:rsidRPr="00D9645C">
        <w:rPr>
          <w:rStyle w:val="Hiperhivatkozs"/>
          <w:rFonts w:ascii="Times New Roman" w:hAnsi="Times New Roman" w:cs="Times New Roman"/>
          <w:color w:val="auto"/>
          <w:sz w:val="18"/>
          <w:szCs w:val="18"/>
        </w:rPr>
        <w:t>Kérjük</w:t>
      </w:r>
      <w:r w:rsidR="005363DB">
        <w:rPr>
          <w:rStyle w:val="Hiperhivatkozs"/>
          <w:rFonts w:ascii="Times New Roman" w:hAnsi="Times New Roman" w:cs="Times New Roman"/>
          <w:color w:val="auto"/>
          <w:sz w:val="18"/>
          <w:szCs w:val="18"/>
        </w:rPr>
        <w:t>, hogy abban az esetben</w:t>
      </w:r>
      <w:r w:rsidRPr="00D9645C">
        <w:rPr>
          <w:rStyle w:val="Hiperhivatkozs"/>
          <w:rFonts w:ascii="Times New Roman" w:hAnsi="Times New Roman" w:cs="Times New Roman"/>
          <w:color w:val="auto"/>
          <w:sz w:val="18"/>
          <w:szCs w:val="18"/>
        </w:rPr>
        <w:t xml:space="preserve"> töltse ki az alábbi mezőket, amennyiben a </w:t>
      </w:r>
      <w:r w:rsidR="00D9645C">
        <w:rPr>
          <w:rStyle w:val="Hiperhivatkozs"/>
          <w:rFonts w:ascii="Times New Roman" w:hAnsi="Times New Roman" w:cs="Times New Roman"/>
          <w:color w:val="auto"/>
          <w:sz w:val="18"/>
          <w:szCs w:val="18"/>
        </w:rPr>
        <w:t xml:space="preserve">lakcímkártyáján </w:t>
      </w:r>
      <w:proofErr w:type="gramStart"/>
      <w:r w:rsidR="00D9645C">
        <w:rPr>
          <w:rStyle w:val="Hiperhivatkozs"/>
          <w:rFonts w:ascii="Times New Roman" w:hAnsi="Times New Roman" w:cs="Times New Roman"/>
          <w:color w:val="auto"/>
          <w:sz w:val="18"/>
          <w:szCs w:val="18"/>
        </w:rPr>
        <w:t>szereplő tartózkodási</w:t>
      </w:r>
      <w:proofErr w:type="gramEnd"/>
      <w:r w:rsidR="00D9645C">
        <w:rPr>
          <w:rStyle w:val="Hiperhivatkozs"/>
          <w:rFonts w:ascii="Times New Roman" w:hAnsi="Times New Roman" w:cs="Times New Roman"/>
          <w:color w:val="auto"/>
          <w:sz w:val="18"/>
          <w:szCs w:val="18"/>
        </w:rPr>
        <w:t xml:space="preserve"> helyen lakik életvitelszerűen.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2E5"/>
    <w:multiLevelType w:val="hybridMultilevel"/>
    <w:tmpl w:val="9FF62D9C"/>
    <w:lvl w:ilvl="0" w:tplc="FEC0AD2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04D0C"/>
    <w:multiLevelType w:val="hybridMultilevel"/>
    <w:tmpl w:val="EF8C55BE"/>
    <w:lvl w:ilvl="0" w:tplc="A69C4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7A0A"/>
    <w:multiLevelType w:val="hybridMultilevel"/>
    <w:tmpl w:val="D9A66258"/>
    <w:lvl w:ilvl="0" w:tplc="ED80DBF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24168"/>
    <w:multiLevelType w:val="hybridMultilevel"/>
    <w:tmpl w:val="E27EA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E3035"/>
    <w:multiLevelType w:val="hybridMultilevel"/>
    <w:tmpl w:val="9FF62D9C"/>
    <w:lvl w:ilvl="0" w:tplc="FEC0AD2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E3483"/>
    <w:multiLevelType w:val="hybridMultilevel"/>
    <w:tmpl w:val="97A891A8"/>
    <w:lvl w:ilvl="0" w:tplc="E8963F6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29"/>
    <w:rsid w:val="00042C08"/>
    <w:rsid w:val="000742B2"/>
    <w:rsid w:val="00095320"/>
    <w:rsid w:val="00251E74"/>
    <w:rsid w:val="00253286"/>
    <w:rsid w:val="00292379"/>
    <w:rsid w:val="002932DE"/>
    <w:rsid w:val="002C6544"/>
    <w:rsid w:val="00315835"/>
    <w:rsid w:val="00321CCC"/>
    <w:rsid w:val="003271AA"/>
    <w:rsid w:val="0036069B"/>
    <w:rsid w:val="00431C76"/>
    <w:rsid w:val="005363DB"/>
    <w:rsid w:val="005374D1"/>
    <w:rsid w:val="005D6829"/>
    <w:rsid w:val="0060256F"/>
    <w:rsid w:val="006314A1"/>
    <w:rsid w:val="00636734"/>
    <w:rsid w:val="006525B6"/>
    <w:rsid w:val="006C379B"/>
    <w:rsid w:val="006E1C7D"/>
    <w:rsid w:val="007007A8"/>
    <w:rsid w:val="00723426"/>
    <w:rsid w:val="00730577"/>
    <w:rsid w:val="007F16CD"/>
    <w:rsid w:val="0081278E"/>
    <w:rsid w:val="00826B46"/>
    <w:rsid w:val="008C11BA"/>
    <w:rsid w:val="00995C45"/>
    <w:rsid w:val="009D1A36"/>
    <w:rsid w:val="00A37BA8"/>
    <w:rsid w:val="00A555E1"/>
    <w:rsid w:val="00A742D8"/>
    <w:rsid w:val="00A758D1"/>
    <w:rsid w:val="00A95E48"/>
    <w:rsid w:val="00A975AE"/>
    <w:rsid w:val="00AD0BD3"/>
    <w:rsid w:val="00B21D65"/>
    <w:rsid w:val="00B47746"/>
    <w:rsid w:val="00B479E9"/>
    <w:rsid w:val="00B817EE"/>
    <w:rsid w:val="00BF4B65"/>
    <w:rsid w:val="00C1563E"/>
    <w:rsid w:val="00D434DA"/>
    <w:rsid w:val="00D70188"/>
    <w:rsid w:val="00D9645C"/>
    <w:rsid w:val="00DC30ED"/>
    <w:rsid w:val="00DE3094"/>
    <w:rsid w:val="00E64729"/>
    <w:rsid w:val="00E8480F"/>
    <w:rsid w:val="00F172A2"/>
    <w:rsid w:val="00F17B4A"/>
    <w:rsid w:val="00F744B3"/>
    <w:rsid w:val="00FD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0DAD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hu-HU"/>
    </w:rPr>
  </w:style>
  <w:style w:type="paragraph" w:styleId="Cmsor1">
    <w:name w:val="heading 1"/>
    <w:basedOn w:val="Norml"/>
    <w:link w:val="Cmsor1Char"/>
    <w:uiPriority w:val="9"/>
    <w:qFormat/>
    <w:rsid w:val="006C379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42C08"/>
    <w:pPr>
      <w:tabs>
        <w:tab w:val="center" w:pos="4703"/>
        <w:tab w:val="right" w:pos="9406"/>
      </w:tabs>
    </w:pPr>
  </w:style>
  <w:style w:type="character" w:customStyle="1" w:styleId="lfejChar">
    <w:name w:val="Élőfej Char"/>
    <w:basedOn w:val="Bekezdsalapbettpusa"/>
    <w:link w:val="lfej"/>
    <w:uiPriority w:val="99"/>
    <w:rsid w:val="00042C08"/>
    <w:rPr>
      <w:lang w:val="hu-HU"/>
    </w:rPr>
  </w:style>
  <w:style w:type="paragraph" w:styleId="llb">
    <w:name w:val="footer"/>
    <w:basedOn w:val="Norml"/>
    <w:link w:val="llbChar"/>
    <w:uiPriority w:val="99"/>
    <w:unhideWhenUsed/>
    <w:rsid w:val="00042C08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042C08"/>
    <w:rPr>
      <w:lang w:val="hu-HU"/>
    </w:rPr>
  </w:style>
  <w:style w:type="paragraph" w:styleId="Listaszerbekezds">
    <w:name w:val="List Paragraph"/>
    <w:basedOn w:val="Norml"/>
    <w:uiPriority w:val="34"/>
    <w:qFormat/>
    <w:rsid w:val="0081278E"/>
    <w:pPr>
      <w:spacing w:after="160" w:line="259" w:lineRule="auto"/>
      <w:ind w:left="720"/>
      <w:contextualSpacing/>
    </w:pPr>
    <w:rPr>
      <w:rFonts w:ascii="Times New Roman" w:hAnsi="Times New Roman" w:cs="Times New Roman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FD31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314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3144"/>
    <w:rPr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314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3144"/>
    <w:rPr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D314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3144"/>
    <w:rPr>
      <w:rFonts w:ascii="Tahoma" w:hAnsi="Tahoma" w:cs="Tahoma"/>
      <w:sz w:val="16"/>
      <w:szCs w:val="16"/>
      <w:lang w:val="hu-HU"/>
    </w:rPr>
  </w:style>
  <w:style w:type="character" w:styleId="Hiperhivatkozs">
    <w:name w:val="Hyperlink"/>
    <w:basedOn w:val="Bekezdsalapbettpusa"/>
    <w:uiPriority w:val="99"/>
    <w:semiHidden/>
    <w:unhideWhenUsed/>
    <w:rsid w:val="00FD3144"/>
    <w:rPr>
      <w:strike w:val="0"/>
      <w:dstrike w:val="0"/>
      <w:color w:val="007AC3"/>
      <w:u w:val="none"/>
      <w:effect w:val="none"/>
    </w:rPr>
  </w:style>
  <w:style w:type="character" w:customStyle="1" w:styleId="hl4">
    <w:name w:val="hl4"/>
    <w:basedOn w:val="Bekezdsalapbettpusa"/>
    <w:rsid w:val="00FD3144"/>
  </w:style>
  <w:style w:type="paragraph" w:styleId="Lbjegyzetszveg">
    <w:name w:val="footnote text"/>
    <w:basedOn w:val="Norml"/>
    <w:link w:val="LbjegyzetszvegChar"/>
    <w:uiPriority w:val="99"/>
    <w:semiHidden/>
    <w:unhideWhenUsed/>
    <w:rsid w:val="006C379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C379B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C379B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6C379B"/>
    <w:rPr>
      <w:rFonts w:ascii="Times New Roman" w:eastAsia="Times New Roman" w:hAnsi="Times New Roman" w:cs="Times New Roman"/>
      <w:b/>
      <w:bCs/>
      <w:kern w:val="36"/>
      <w:sz w:val="48"/>
      <w:szCs w:val="48"/>
      <w:lang w:val="hu-HU" w:eastAsia="hu-HU"/>
    </w:rPr>
  </w:style>
  <w:style w:type="table" w:styleId="Rcsostblzat">
    <w:name w:val="Table Grid"/>
    <w:basedOn w:val="Normltblzat"/>
    <w:uiPriority w:val="39"/>
    <w:rsid w:val="00C15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uiPriority w:val="59"/>
    <w:rsid w:val="00826B46"/>
    <w:rPr>
      <w:rFonts w:ascii="Times New Roman" w:eastAsia="Times New Roman" w:hAnsi="Times New Roman" w:cs="Times New Roman"/>
      <w:sz w:val="20"/>
      <w:szCs w:val="20"/>
      <w:lang w:val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hu-HU"/>
    </w:rPr>
  </w:style>
  <w:style w:type="paragraph" w:styleId="Cmsor1">
    <w:name w:val="heading 1"/>
    <w:basedOn w:val="Norml"/>
    <w:link w:val="Cmsor1Char"/>
    <w:uiPriority w:val="9"/>
    <w:qFormat/>
    <w:rsid w:val="006C379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42C08"/>
    <w:pPr>
      <w:tabs>
        <w:tab w:val="center" w:pos="4703"/>
        <w:tab w:val="right" w:pos="9406"/>
      </w:tabs>
    </w:pPr>
  </w:style>
  <w:style w:type="character" w:customStyle="1" w:styleId="lfejChar">
    <w:name w:val="Élőfej Char"/>
    <w:basedOn w:val="Bekezdsalapbettpusa"/>
    <w:link w:val="lfej"/>
    <w:uiPriority w:val="99"/>
    <w:rsid w:val="00042C08"/>
    <w:rPr>
      <w:lang w:val="hu-HU"/>
    </w:rPr>
  </w:style>
  <w:style w:type="paragraph" w:styleId="llb">
    <w:name w:val="footer"/>
    <w:basedOn w:val="Norml"/>
    <w:link w:val="llbChar"/>
    <w:uiPriority w:val="99"/>
    <w:unhideWhenUsed/>
    <w:rsid w:val="00042C08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042C08"/>
    <w:rPr>
      <w:lang w:val="hu-HU"/>
    </w:rPr>
  </w:style>
  <w:style w:type="paragraph" w:styleId="Listaszerbekezds">
    <w:name w:val="List Paragraph"/>
    <w:basedOn w:val="Norml"/>
    <w:uiPriority w:val="34"/>
    <w:qFormat/>
    <w:rsid w:val="0081278E"/>
    <w:pPr>
      <w:spacing w:after="160" w:line="259" w:lineRule="auto"/>
      <w:ind w:left="720"/>
      <w:contextualSpacing/>
    </w:pPr>
    <w:rPr>
      <w:rFonts w:ascii="Times New Roman" w:hAnsi="Times New Roman" w:cs="Times New Roman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FD31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314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3144"/>
    <w:rPr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314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3144"/>
    <w:rPr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D314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3144"/>
    <w:rPr>
      <w:rFonts w:ascii="Tahoma" w:hAnsi="Tahoma" w:cs="Tahoma"/>
      <w:sz w:val="16"/>
      <w:szCs w:val="16"/>
      <w:lang w:val="hu-HU"/>
    </w:rPr>
  </w:style>
  <w:style w:type="character" w:styleId="Hiperhivatkozs">
    <w:name w:val="Hyperlink"/>
    <w:basedOn w:val="Bekezdsalapbettpusa"/>
    <w:uiPriority w:val="99"/>
    <w:semiHidden/>
    <w:unhideWhenUsed/>
    <w:rsid w:val="00FD3144"/>
    <w:rPr>
      <w:strike w:val="0"/>
      <w:dstrike w:val="0"/>
      <w:color w:val="007AC3"/>
      <w:u w:val="none"/>
      <w:effect w:val="none"/>
    </w:rPr>
  </w:style>
  <w:style w:type="character" w:customStyle="1" w:styleId="hl4">
    <w:name w:val="hl4"/>
    <w:basedOn w:val="Bekezdsalapbettpusa"/>
    <w:rsid w:val="00FD3144"/>
  </w:style>
  <w:style w:type="paragraph" w:styleId="Lbjegyzetszveg">
    <w:name w:val="footnote text"/>
    <w:basedOn w:val="Norml"/>
    <w:link w:val="LbjegyzetszvegChar"/>
    <w:uiPriority w:val="99"/>
    <w:semiHidden/>
    <w:unhideWhenUsed/>
    <w:rsid w:val="006C379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C379B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C379B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6C379B"/>
    <w:rPr>
      <w:rFonts w:ascii="Times New Roman" w:eastAsia="Times New Roman" w:hAnsi="Times New Roman" w:cs="Times New Roman"/>
      <w:b/>
      <w:bCs/>
      <w:kern w:val="36"/>
      <w:sz w:val="48"/>
      <w:szCs w:val="48"/>
      <w:lang w:val="hu-HU" w:eastAsia="hu-HU"/>
    </w:rPr>
  </w:style>
  <w:style w:type="table" w:styleId="Rcsostblzat">
    <w:name w:val="Table Grid"/>
    <w:basedOn w:val="Normltblzat"/>
    <w:uiPriority w:val="39"/>
    <w:rsid w:val="00C15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uiPriority w:val="59"/>
    <w:rsid w:val="00826B46"/>
    <w:rPr>
      <w:rFonts w:ascii="Times New Roman" w:eastAsia="Times New Roman" w:hAnsi="Times New Roman" w:cs="Times New Roman"/>
      <w:sz w:val="20"/>
      <w:szCs w:val="20"/>
      <w:lang w:val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j.jogtar.h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B9BFD46E690C4FBC12A46D09F6F849" ma:contentTypeVersion="4" ma:contentTypeDescription="Create a new document." ma:contentTypeScope="" ma:versionID="63d8c333355ca61bf6a5b0171b51776e">
  <xsd:schema xmlns:xsd="http://www.w3.org/2001/XMLSchema" xmlns:xs="http://www.w3.org/2001/XMLSchema" xmlns:p="http://schemas.microsoft.com/office/2006/metadata/properties" xmlns:ns2="fec1f176-0aa9-43ed-b44d-3e1224a82f1b" targetNamespace="http://schemas.microsoft.com/office/2006/metadata/properties" ma:root="true" ma:fieldsID="3a29ccacf19f091516b408938f7363e3" ns2:_="">
    <xsd:import namespace="fec1f176-0aa9-43ed-b44d-3e1224a82f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1f176-0aa9-43ed-b44d-3e1224a82f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4A03CF-8403-4A37-B5AA-E542DAE7BD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E3D5E3-6463-4ADB-B592-A1EA63719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FB62F6-4A4B-4593-871B-00B50D871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1f176-0aa9-43ed-b44d-3e1224a82f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Klebelsberg Intézményfenntartó Központ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Pataki Andras</dc:creator>
  <cp:lastModifiedBy>Eva</cp:lastModifiedBy>
  <cp:revision>6</cp:revision>
  <cp:lastPrinted>2019-03-19T11:36:00Z</cp:lastPrinted>
  <dcterms:created xsi:type="dcterms:W3CDTF">2019-03-19T10:56:00Z</dcterms:created>
  <dcterms:modified xsi:type="dcterms:W3CDTF">2019-03-19T11:37:00Z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0x0101000EB9BFD46E690C4FBC12A46D09F6F849</vt:lpwstr>
  </property>
</Properties>
</file>